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A13DB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B47DF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B0E5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ins w:id="0" w:author="Tsuyoshi Satake" w:date="2024-10-09T14:31:00Z">
              <w:r w:rsidR="002576F5">
                <w:rPr>
                  <w:rFonts w:ascii="ＭＳ 明朝" w:eastAsia="ＭＳ 明朝" w:hAnsi="ＭＳ 明朝" w:cs="ＭＳ 明朝" w:hint="eastAsia"/>
                  <w:spacing w:val="6"/>
                  <w:kern w:val="0"/>
                  <w:szCs w:val="21"/>
                </w:rPr>
                <w:t>11</w:t>
              </w:r>
            </w:ins>
            <w:del w:id="1" w:author="Tsuyoshi Satake" w:date="2024-10-09T14:31:00Z">
              <w:r w:rsidR="00EB0E58" w:rsidDel="002576F5">
                <w:rPr>
                  <w:rFonts w:ascii="ＭＳ 明朝" w:eastAsia="ＭＳ 明朝" w:hAnsi="ＭＳ 明朝" w:cs="ＭＳ 明朝" w:hint="eastAsia"/>
                  <w:spacing w:val="6"/>
                  <w:kern w:val="0"/>
                  <w:szCs w:val="21"/>
                </w:rPr>
                <w:delText>9</w:delText>
              </w:r>
            </w:del>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71CBA2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B47DFB">
              <w:rPr>
                <w:rFonts w:ascii="ＭＳ 明朝" w:eastAsia="ＭＳ 明朝" w:hAnsi="ＭＳ 明朝" w:cs="ＭＳ 明朝"/>
              </w:rPr>
              <w:t>かぶ</w:t>
            </w:r>
            <w:proofErr w:type="gramEnd"/>
            <w:r w:rsidR="00B47DFB">
              <w:rPr>
                <w:rFonts w:ascii="ＭＳ 明朝" w:eastAsia="ＭＳ 明朝" w:hAnsi="ＭＳ 明朝" w:cs="ＭＳ 明朝"/>
              </w:rPr>
              <w:t>しきがい</w:t>
            </w:r>
            <w:proofErr w:type="gramStart"/>
            <w:r w:rsidR="00B47DFB">
              <w:rPr>
                <w:rFonts w:ascii="ＭＳ 明朝" w:eastAsia="ＭＳ 明朝" w:hAnsi="ＭＳ 明朝" w:cs="ＭＳ 明朝"/>
              </w:rPr>
              <w:t>しゃぎぐ</w:t>
            </w:r>
            <w:proofErr w:type="gramEnd"/>
          </w:p>
          <w:p w14:paraId="64D282AF" w14:textId="598F3AE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B47DFB">
              <w:rPr>
                <w:rFonts w:ascii="ＭＳ 明朝" w:eastAsia="ＭＳ 明朝" w:hAnsi="ＭＳ 明朝" w:cs="ＭＳ 明朝"/>
              </w:rPr>
              <w:t>株式会社ＧＩＧ</w:t>
            </w:r>
            <w:r w:rsidRPr="00BB0E49">
              <w:rPr>
                <w:rFonts w:ascii="ＭＳ 明朝" w:eastAsia="ＭＳ 明朝" w:hAnsi="ＭＳ 明朝" w:cs="ＭＳ 明朝" w:hint="eastAsia"/>
                <w:spacing w:val="6"/>
                <w:kern w:val="0"/>
                <w:szCs w:val="21"/>
              </w:rPr>
              <w:t xml:space="preserve"> </w:t>
            </w:r>
          </w:p>
          <w:p w14:paraId="34124452" w14:textId="13834F8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B47DFB">
              <w:rPr>
                <w:rFonts w:ascii="ＭＳ 明朝" w:eastAsia="ＭＳ 明朝" w:hAnsi="ＭＳ 明朝" w:hint="eastAsia"/>
                <w:spacing w:val="6"/>
                <w:kern w:val="0"/>
                <w:szCs w:val="21"/>
              </w:rPr>
              <w:t>いわかみ　たかひろ</w:t>
            </w:r>
          </w:p>
          <w:p w14:paraId="3BD3CFD6" w14:textId="7F987A7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B47DFB">
              <w:rPr>
                <w:rFonts w:ascii="ＭＳ 明朝" w:eastAsia="ＭＳ 明朝" w:hAnsi="ＭＳ 明朝" w:cs="ＭＳ 明朝"/>
              </w:rPr>
              <w:t>岩上</w:t>
            </w:r>
            <w:r w:rsidR="00B47DFB">
              <w:rPr>
                <w:rFonts w:ascii="ＭＳ 明朝" w:eastAsia="ＭＳ 明朝" w:hAnsi="ＭＳ 明朝" w:cs="ＭＳ 明朝" w:hint="eastAsia"/>
              </w:rPr>
              <w:t xml:space="preserve">　</w:t>
            </w:r>
            <w:r w:rsidR="00B47DFB">
              <w:rPr>
                <w:rFonts w:ascii="ＭＳ 明朝" w:eastAsia="ＭＳ 明朝" w:hAnsi="ＭＳ 明朝" w:cs="ＭＳ 明朝"/>
              </w:rPr>
              <w:t>貴洋</w:t>
            </w:r>
          </w:p>
          <w:p w14:paraId="064686B7" w14:textId="50C2EBE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E2DEA">
              <w:t>103-0007</w:t>
            </w:r>
            <w:r w:rsidR="00FE2DEA">
              <w:t xml:space="preserve">　東京都中央区日本橋浜町</w:t>
            </w:r>
            <w:r w:rsidR="00FE2DEA">
              <w:t>1-11-8</w:t>
            </w:r>
          </w:p>
          <w:p w14:paraId="5AAAC0FE" w14:textId="529F7334" w:rsidR="00971AB3" w:rsidRPr="00BB0E49" w:rsidRDefault="00FE2DEA">
            <w:pPr>
              <w:spacing w:afterLines="50" w:after="120" w:line="260" w:lineRule="exact"/>
              <w:ind w:leftChars="1261" w:left="2699"/>
              <w:rPr>
                <w:rFonts w:ascii="ＭＳ 明朝" w:eastAsia="ＭＳ 明朝" w:hAnsi="ＭＳ 明朝"/>
                <w:spacing w:val="14"/>
                <w:kern w:val="0"/>
                <w:szCs w:val="21"/>
              </w:rPr>
            </w:pPr>
            <w:r>
              <w:t>ザパークレックス日本橋浜町</w:t>
            </w:r>
            <w:r>
              <w:t>4</w:t>
            </w:r>
            <w:r>
              <w:t>階</w:t>
            </w:r>
          </w:p>
          <w:p w14:paraId="63BAB80C" w14:textId="306C3C22"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E2DEA">
              <w:rPr>
                <w:rFonts w:ascii="ＭＳ 明朝" w:eastAsia="ＭＳ 明朝" w:hAnsi="ＭＳ 明朝" w:cs="ＭＳ 明朝"/>
              </w:rPr>
              <w:t>5010501040365</w:t>
            </w:r>
          </w:p>
          <w:p w14:paraId="6F68B498" w14:textId="0ADA2B52"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EBCA9C0">
                <v:oval id="_x0000_s2050" style="position:absolute;left:0;text-align:left;margin-left:74.5pt;margin-top:10.25pt;width:55pt;height:18.5pt;z-index:1" filled="f" strokecolor="red"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AC7C82F" w:rsidR="00971AB3" w:rsidRP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DXへの取り組みについて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EF74A86"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2024年　7月　30日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19622F"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自社コーポレートサイト／DXへの取り組みについて／「テクノロジーとクリエイティブで、セカイをより良くする」に込められた意味</w:t>
                  </w:r>
                </w:p>
                <w:p w14:paraId="7B15C432" w14:textId="7A849693" w:rsidR="00971AB3" w:rsidRPr="00BB0E49"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r>
                      <w:rPr>
                        <w:rFonts w:ascii="ＭＳ 明朝" w:eastAsia="ＭＳ 明朝" w:hAnsi="ＭＳ 明朝" w:cs="ＭＳ 明朝"/>
                        <w:color w:val="0563C1"/>
                        <w:u w:val="single"/>
                      </w:rPr>
                      <w:t>https://giginc.co.jp/dx_initiatives</w:t>
                    </w:r>
                  </w:hyperlink>
                </w:p>
              </w:tc>
            </w:tr>
            <w:tr w:rsidR="00971AB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F4AA5F" w14:textId="6F715C72" w:rsidR="00D15F9A" w:rsidRPr="00BB5C6F" w:rsidRDefault="006A3D2A" w:rsidP="00D15F9A">
                  <w:pPr>
                    <w:spacing w:after="120" w:line="238" w:lineRule="auto"/>
                    <w:jc w:val="left"/>
                    <w:rPr>
                      <w:rFonts w:ascii="ＭＳ 明朝" w:eastAsia="ＭＳ 明朝" w:hAnsi="ＭＳ 明朝" w:cs="ＭＳ 明朝"/>
                    </w:rPr>
                  </w:pPr>
                  <w:ins w:id="2" w:author="Tsuyoshi Satake" w:date="2024-10-07T14:39:00Z">
                    <w:r w:rsidRPr="006A3D2A">
                      <w:rPr>
                        <w:rFonts w:ascii="ＭＳ 明朝" w:eastAsia="ＭＳ 明朝" w:hAnsi="ＭＳ 明朝" w:cs="ＭＳ 明朝" w:hint="eastAsia"/>
                      </w:rPr>
                      <w:t>【非公開情報からの補足説明】</w:t>
                    </w:r>
                    <w:r>
                      <w:rPr>
                        <w:rFonts w:ascii="ＭＳ 明朝" w:eastAsia="ＭＳ 明朝" w:hAnsi="ＭＳ 明朝" w:cs="ＭＳ 明朝"/>
                      </w:rPr>
                      <w:br/>
                    </w:r>
                  </w:ins>
                  <w:r w:rsidR="00D15F9A" w:rsidRPr="00BB5C6F">
                    <w:rPr>
                      <w:rFonts w:ascii="ＭＳ 明朝" w:eastAsia="ＭＳ 明朝" w:hAnsi="ＭＳ 明朝" w:cs="ＭＳ 明朝" w:hint="eastAsia"/>
                    </w:rPr>
                    <w:t>弊社ではVMV（ビジョン・ミッション・バリュー）ではなく、PMV（パーパス・ミッション・バリュー）を定義し、経営方針として経営を行っております。よって、ビジョンに該当するパーパスについて、顧客に対しどのように価値創出するかを「テクノロジーとクリエイティブで、セカイをより良くする」と策定・公表しております。</w:t>
                  </w:r>
                </w:p>
                <w:p w14:paraId="2138B30A" w14:textId="77777777" w:rsidR="00D15F9A" w:rsidRPr="00BB5C6F" w:rsidRDefault="00D15F9A" w:rsidP="00D15F9A">
                  <w:pPr>
                    <w:spacing w:after="120" w:line="238" w:lineRule="auto"/>
                    <w:jc w:val="left"/>
                    <w:rPr>
                      <w:rFonts w:ascii="ＭＳ 明朝" w:eastAsia="ＭＳ 明朝" w:hAnsi="ＭＳ 明朝" w:cs="ＭＳ 明朝"/>
                    </w:rPr>
                  </w:pPr>
                </w:p>
                <w:p w14:paraId="173946C6"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0B5CDFFE"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0509C062" w14:textId="77777777" w:rsidR="00D15F9A" w:rsidRPr="00BB5C6F" w:rsidRDefault="00D15F9A" w:rsidP="00D15F9A">
                  <w:pPr>
                    <w:spacing w:after="120" w:line="238" w:lineRule="auto"/>
                    <w:jc w:val="left"/>
                    <w:rPr>
                      <w:rFonts w:ascii="ＭＳ 明朝" w:eastAsia="ＭＳ 明朝" w:hAnsi="ＭＳ 明朝" w:cs="ＭＳ 明朝"/>
                    </w:rPr>
                  </w:pPr>
                </w:p>
                <w:p w14:paraId="6226306A"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「テクノロジーとクリエイティブで、セカイをより良くする」に込められた意味</w:t>
                  </w:r>
                </w:p>
                <w:p w14:paraId="6E1C30EA"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私たちは、情報通信技術を通じて新たな可能性とインスピレーションを提供し、革新的で独創的なアイデアを用いて</w:t>
                  </w:r>
                  <w:r w:rsidRPr="00BB5C6F">
                    <w:rPr>
                      <w:rFonts w:ascii="ＭＳ 明朝" w:eastAsia="ＭＳ 明朝" w:hAnsi="ＭＳ 明朝" w:cs="ＭＳ 明朝" w:hint="eastAsia"/>
                    </w:rPr>
                    <w:lastRenderedPageBreak/>
                    <w:t>お客様に驚きと感動を生み出します。</w:t>
                  </w:r>
                </w:p>
                <w:p w14:paraId="4A8D7C1D" w14:textId="77777777" w:rsidR="00D15F9A" w:rsidRPr="00984891" w:rsidRDefault="00D15F9A" w:rsidP="00D15F9A">
                  <w:pPr>
                    <w:spacing w:after="120" w:line="238" w:lineRule="auto"/>
                    <w:jc w:val="left"/>
                    <w:rPr>
                      <w:rFonts w:ascii="ＭＳ 明朝" w:eastAsia="ＭＳ 明朝" w:hAnsi="ＭＳ 明朝" w:cs="ＭＳ 明朝"/>
                    </w:rPr>
                  </w:pPr>
                </w:p>
                <w:p w14:paraId="30DF4F29"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デジタル技術の急速な進化により、社会及び競争環境は劇的に変化しています。これにより、従来のビジネスモデルが大きく変わり、新たな競争相手が登場し、お客様のニーズも多様化しています。こうした変化に対応しデジタル技術を活用してお客様のニーズを満たす事は、私たちにとっても大きな挑戦であると同時に、成長と革新の大きなチャンスでもあります。</w:t>
                  </w:r>
                </w:p>
                <w:p w14:paraId="01EC9D95" w14:textId="77777777" w:rsidR="00D15F9A" w:rsidRPr="00BB5C6F" w:rsidRDefault="00D15F9A" w:rsidP="00D15F9A">
                  <w:pPr>
                    <w:spacing w:after="120" w:line="238" w:lineRule="auto"/>
                    <w:jc w:val="left"/>
                    <w:rPr>
                      <w:rFonts w:ascii="ＭＳ 明朝" w:eastAsia="ＭＳ 明朝" w:hAnsi="ＭＳ 明朝" w:cs="ＭＳ 明朝"/>
                    </w:rPr>
                  </w:pPr>
                </w:p>
                <w:p w14:paraId="0438C57A" w14:textId="77777777" w:rsidR="00971AB3"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BB5C6F">
                    <w:rPr>
                      <w:rFonts w:ascii="ＭＳ 明朝" w:eastAsia="ＭＳ 明朝" w:hAnsi="ＭＳ 明朝" w:cs="ＭＳ 明朝" w:hint="eastAsia"/>
                    </w:rPr>
                    <w:t>そして、信頼できる仲間たちと共に、世の中を心躍る素晴らしいもので満たしたいと考え、日本だけでなく世界中で愛される組織を築き、セカイをより良くすることを目指しています。</w:t>
                  </w:r>
                </w:p>
                <w:p w14:paraId="6BDF2F8C" w14:textId="77777777" w:rsidR="00394406" w:rsidRDefault="0039440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0C910AC0" w14:textId="28E640B1" w:rsidR="00394406" w:rsidRPr="00394406" w:rsidRDefault="00394406" w:rsidP="00394406">
                  <w:pPr>
                    <w:suppressAutoHyphens/>
                    <w:kinsoku w:val="0"/>
                    <w:overflowPunct w:val="0"/>
                    <w:adjustRightInd w:val="0"/>
                    <w:spacing w:afterLines="50" w:after="120" w:line="238" w:lineRule="exact"/>
                    <w:jc w:val="left"/>
                    <w:textAlignment w:val="center"/>
                    <w:rPr>
                      <w:ins w:id="3" w:author="Tsuyoshi Satake" w:date="2024-10-07T12:36:00Z"/>
                      <w:rFonts w:ascii="ＭＳ 明朝" w:eastAsia="ＭＳ 明朝" w:hAnsi="ＭＳ 明朝" w:cs="ＭＳ 明朝"/>
                      <w:spacing w:val="6"/>
                      <w:kern w:val="0"/>
                      <w:szCs w:val="21"/>
                    </w:rPr>
                  </w:pPr>
                  <w:ins w:id="4" w:author="Tsuyoshi Satake" w:date="2024-10-07T12:36:00Z">
                    <w:r w:rsidRPr="00394406">
                      <w:rPr>
                        <w:rFonts w:ascii="ＭＳ 明朝" w:eastAsia="ＭＳ 明朝" w:hAnsi="ＭＳ 明朝" w:cs="ＭＳ 明朝" w:hint="eastAsia"/>
                        <w:spacing w:val="6"/>
                        <w:kern w:val="0"/>
                        <w:szCs w:val="21"/>
                      </w:rPr>
                      <w:t>【DX戦略について】内の抜粋</w:t>
                    </w:r>
                  </w:ins>
                </w:p>
                <w:p w14:paraId="66D45714" w14:textId="3356142F" w:rsidR="00394406" w:rsidRPr="00BB0E49" w:rsidRDefault="00394406" w:rsidP="0039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ins w:id="5" w:author="Tsuyoshi Satake" w:date="2024-10-07T12:36:00Z">
                    <w:r w:rsidRPr="00394406">
                      <w:rPr>
                        <w:rFonts w:ascii="ＭＳ 明朝" w:eastAsia="ＭＳ 明朝" w:hAnsi="ＭＳ 明朝" w:cs="ＭＳ 明朝" w:hint="eastAsia"/>
                        <w:spacing w:val="6"/>
                        <w:kern w:val="0"/>
                        <w:szCs w:val="21"/>
                      </w:rPr>
                      <w:t>これらの自社サービス／オウンドメディアを有機的に連携させるDX戦略を推進する事によって、お客様へ価値を届ける為に、適切な情報やサービスを提供できるよう、常に組織改革を継続し、お客様体験を向上させていきます。</w:t>
                    </w:r>
                  </w:ins>
                </w:p>
              </w:tc>
            </w:tr>
            <w:tr w:rsidR="00971AB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BF122AE" w:rsidR="00971AB3" w:rsidRPr="00BB0E49" w:rsidRDefault="00394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ins w:id="6" w:author="Tsuyoshi Satake" w:date="2024-10-07T12:37:00Z">
                    <w:r>
                      <w:rPr>
                        <w:rFonts w:ascii="Roboto" w:hAnsi="Roboto"/>
                        <w:color w:val="1F1F1F"/>
                        <w:sz w:val="18"/>
                        <w:szCs w:val="18"/>
                        <w:shd w:val="clear" w:color="auto" w:fill="FFFFFF"/>
                      </w:rPr>
                      <w:t>取締役会より承認権限を委譲されている「経営会議」にて承認</w:t>
                    </w:r>
                  </w:ins>
                  <w:del w:id="7" w:author="Tsuyoshi Satake" w:date="2024-10-07T12:37:00Z">
                    <w:r w:rsidR="00D15F9A" w:rsidDel="00394406">
                      <w:rPr>
                        <w:rFonts w:ascii="ＭＳ 明朝" w:eastAsia="ＭＳ 明朝" w:hAnsi="ＭＳ 明朝" w:cs="ＭＳ 明朝"/>
                      </w:rPr>
                      <w:delText>代表取締役社長、取締役、本部長ならびに代表取締役社長が指名する者で構成される「経営会議」にて決定</w:delText>
                    </w:r>
                  </w:del>
                  <w:r w:rsidR="00D15F9A">
                    <w:rPr>
                      <w:rFonts w:ascii="ＭＳ 明朝" w:eastAsia="ＭＳ 明朝" w:hAnsi="ＭＳ 明朝" w:cs="ＭＳ 明朝"/>
                    </w:rPr>
                    <w:t>されております。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5BFBC49" w:rsidR="00971AB3" w:rsidRP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DXへの取り組みについて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008F97C"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2024年　7月　30日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B3AE94"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自社コーポレートサイト／DXへの取り組みについて／【DX戦略について】</w:t>
                  </w:r>
                </w:p>
                <w:p w14:paraId="07E10AC1" w14:textId="373DD82C" w:rsidR="00971AB3" w:rsidRPr="00BB0E49"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r>
                      <w:rPr>
                        <w:rFonts w:ascii="ＭＳ 明朝" w:eastAsia="ＭＳ 明朝" w:hAnsi="ＭＳ 明朝" w:cs="ＭＳ 明朝"/>
                        <w:color w:val="0563C1"/>
                        <w:u w:val="single"/>
                      </w:rPr>
                      <w:t>https://giginc.co.jp/dx_initiatives</w:t>
                    </w:r>
                  </w:hyperlink>
                </w:p>
              </w:tc>
            </w:tr>
            <w:tr w:rsidR="00971AB3"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1FD51D"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0F3FA536"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18A6751A" w14:textId="3630DF7A" w:rsidR="00D15F9A" w:rsidRPr="00BB5C6F" w:rsidDel="00CE1D35" w:rsidRDefault="00D15F9A" w:rsidP="00CE1D35">
                  <w:pPr>
                    <w:spacing w:after="120" w:line="238" w:lineRule="auto"/>
                    <w:jc w:val="left"/>
                    <w:rPr>
                      <w:del w:id="8" w:author="Tsuyoshi Satake" w:date="2024-10-07T18:06:00Z"/>
                      <w:rFonts w:ascii="ＭＳ 明朝" w:eastAsia="ＭＳ 明朝" w:hAnsi="ＭＳ 明朝" w:cs="ＭＳ 明朝"/>
                    </w:rPr>
                  </w:pPr>
                  <w:del w:id="9" w:author="Tsuyoshi Satake" w:date="2024-10-07T18:06:00Z">
                    <w:r w:rsidRPr="00BB5C6F" w:rsidDel="00CE1D35">
                      <w:rPr>
                        <w:rFonts w:ascii="ＭＳ 明朝" w:eastAsia="ＭＳ 明朝" w:hAnsi="ＭＳ 明朝" w:cs="ＭＳ 明朝" w:hint="eastAsia"/>
                      </w:rPr>
                      <w:delText>・【DX戦略について】</w:delText>
                    </w:r>
                  </w:del>
                </w:p>
                <w:p w14:paraId="44E716A0" w14:textId="11420AA0" w:rsidR="00D15F9A" w:rsidRPr="00BB5C6F" w:rsidDel="00CE1D35" w:rsidRDefault="00D15F9A" w:rsidP="00CE1D35">
                  <w:pPr>
                    <w:spacing w:after="120" w:line="238" w:lineRule="auto"/>
                    <w:jc w:val="left"/>
                    <w:rPr>
                      <w:del w:id="10" w:author="Tsuyoshi Satake" w:date="2024-10-07T18:06:00Z"/>
                      <w:rFonts w:ascii="ＭＳ 明朝" w:eastAsia="ＭＳ 明朝" w:hAnsi="ＭＳ 明朝" w:cs="ＭＳ 明朝"/>
                    </w:rPr>
                  </w:pPr>
                  <w:del w:id="11" w:author="Tsuyoshi Satake" w:date="2024-10-07T18:06:00Z">
                    <w:r w:rsidRPr="00BB5C6F" w:rsidDel="00CE1D35">
                      <w:rPr>
                        <w:rFonts w:ascii="ＭＳ 明朝" w:eastAsia="ＭＳ 明朝" w:hAnsi="ＭＳ 明朝" w:cs="ＭＳ 明朝" w:hint="eastAsia"/>
                      </w:rPr>
                      <w:delText>私たちは、コーポレートサイトをはじめ、Workship、Workship MAGAZINE、LeadGrid、UX Design Lab、クロスデザイナー、コンマルクなど複数の自社サービス/オウンドメディアを運営しており、受注のほぼ全てをお客様からの問い合わせにて実現しております。</w:delText>
                    </w:r>
                  </w:del>
                </w:p>
                <w:p w14:paraId="50F4D7B2" w14:textId="00DAE49F" w:rsidR="00776A43" w:rsidRDefault="00D15F9A" w:rsidP="00DA6564">
                  <w:pPr>
                    <w:spacing w:after="120" w:line="238" w:lineRule="auto"/>
                    <w:jc w:val="left"/>
                    <w:rPr>
                      <w:ins w:id="12" w:author="Tsuyoshi Satake" w:date="2024-10-07T14:44:00Z"/>
                      <w:rFonts w:ascii="ＭＳ 明朝" w:eastAsia="ＭＳ 明朝" w:hAnsi="ＭＳ 明朝" w:cs="ＭＳ 明朝" w:hint="eastAsia"/>
                    </w:rPr>
                  </w:pPr>
                  <w:del w:id="13" w:author="Tsuyoshi Satake" w:date="2024-10-07T18:06:00Z">
                    <w:r w:rsidRPr="00BB5C6F" w:rsidDel="00CE1D35">
                      <w:rPr>
                        <w:rFonts w:ascii="ＭＳ 明朝" w:eastAsia="ＭＳ 明朝" w:hAnsi="ＭＳ 明朝" w:cs="ＭＳ 明朝" w:hint="eastAsia"/>
                      </w:rPr>
                      <w:delText>これらの自社サービス／オウンドメディアを有機的に連携させるDX戦略を推進する事によって、お客様へ価値を届ける為に、適切な情報やサービスを提供できるよう、常に組織改革を継続し、お客様体験を向上させていきま</w:delText>
                    </w:r>
                  </w:del>
                </w:p>
                <w:p w14:paraId="325022FF"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14" w:author="Tsuyoshi Satake" w:date="2024-10-07T16:13:00Z"/>
                      <w:rFonts w:ascii="ＭＳ 明朝" w:eastAsia="ＭＳ 明朝" w:hAnsi="ＭＳ 明朝" w:cs="ＭＳ 明朝"/>
                      <w:spacing w:val="6"/>
                      <w:kern w:val="0"/>
                      <w:szCs w:val="21"/>
                    </w:rPr>
                  </w:pPr>
                  <w:ins w:id="15" w:author="Tsuyoshi Satake" w:date="2024-10-07T16:13:00Z">
                    <w:r w:rsidRPr="00483D4C">
                      <w:rPr>
                        <w:rFonts w:ascii="ＭＳ 明朝" w:eastAsia="ＭＳ 明朝" w:hAnsi="ＭＳ 明朝" w:cs="ＭＳ 明朝" w:hint="eastAsia"/>
                        <w:spacing w:val="6"/>
                        <w:kern w:val="0"/>
                        <w:szCs w:val="21"/>
                      </w:rPr>
                      <w:t>・事業部間連携</w:t>
                    </w:r>
                  </w:ins>
                </w:p>
                <w:p w14:paraId="475B5F50"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16" w:author="Tsuyoshi Satake" w:date="2024-10-07T16:13:00Z"/>
                      <w:rFonts w:ascii="ＭＳ 明朝" w:eastAsia="ＭＳ 明朝" w:hAnsi="ＭＳ 明朝" w:cs="ＭＳ 明朝"/>
                      <w:spacing w:val="6"/>
                      <w:kern w:val="0"/>
                      <w:szCs w:val="21"/>
                    </w:rPr>
                  </w:pPr>
                  <w:ins w:id="17" w:author="Tsuyoshi Satake" w:date="2024-10-07T16:13:00Z">
                    <w:r w:rsidRPr="00483D4C">
                      <w:rPr>
                        <w:rFonts w:ascii="ＭＳ 明朝" w:eastAsia="ＭＳ 明朝" w:hAnsi="ＭＳ 明朝" w:cs="ＭＳ 明朝" w:hint="eastAsia"/>
                        <w:spacing w:val="6"/>
                        <w:kern w:val="0"/>
                        <w:szCs w:val="21"/>
                      </w:rPr>
                      <w:t>サービスをご利用いただくお客様に対して、顧客情報を共有して対応履歴や対応内容などのデータを分析する事によって、事業部が提供するサービスを連携させることにより、最適なソリューションを提供いたします。</w:t>
                    </w:r>
                  </w:ins>
                </w:p>
                <w:p w14:paraId="17644F44"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18" w:author="Tsuyoshi Satake" w:date="2024-10-07T16:13:00Z"/>
                      <w:rFonts w:ascii="ＭＳ 明朝" w:eastAsia="ＭＳ 明朝" w:hAnsi="ＭＳ 明朝" w:cs="ＭＳ 明朝"/>
                      <w:spacing w:val="6"/>
                      <w:kern w:val="0"/>
                      <w:szCs w:val="21"/>
                    </w:rPr>
                  </w:pPr>
                </w:p>
                <w:p w14:paraId="7E4196F3"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19" w:author="Tsuyoshi Satake" w:date="2024-10-07T16:13:00Z"/>
                      <w:rFonts w:ascii="ＭＳ 明朝" w:eastAsia="ＭＳ 明朝" w:hAnsi="ＭＳ 明朝" w:cs="ＭＳ 明朝"/>
                      <w:spacing w:val="6"/>
                      <w:kern w:val="0"/>
                      <w:szCs w:val="21"/>
                    </w:rPr>
                  </w:pPr>
                  <w:ins w:id="20" w:author="Tsuyoshi Satake" w:date="2024-10-07T16:13:00Z">
                    <w:r w:rsidRPr="00483D4C">
                      <w:rPr>
                        <w:rFonts w:ascii="ＭＳ 明朝" w:eastAsia="ＭＳ 明朝" w:hAnsi="ＭＳ 明朝" w:cs="ＭＳ 明朝" w:hint="eastAsia"/>
                        <w:spacing w:val="6"/>
                        <w:kern w:val="0"/>
                        <w:szCs w:val="21"/>
                      </w:rPr>
                      <w:t>・複数の自社サービスおよびオウンドメディア間で相互送客</w:t>
                    </w:r>
                  </w:ins>
                </w:p>
                <w:p w14:paraId="3548F1C6"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21" w:author="Tsuyoshi Satake" w:date="2024-10-07T16:13:00Z"/>
                      <w:rFonts w:ascii="ＭＳ 明朝" w:eastAsia="ＭＳ 明朝" w:hAnsi="ＭＳ 明朝" w:cs="ＭＳ 明朝"/>
                      <w:spacing w:val="6"/>
                      <w:kern w:val="0"/>
                      <w:szCs w:val="21"/>
                    </w:rPr>
                  </w:pPr>
                  <w:ins w:id="22" w:author="Tsuyoshi Satake" w:date="2024-10-07T16:13:00Z">
                    <w:r w:rsidRPr="00483D4C">
                      <w:rPr>
                        <w:rFonts w:ascii="ＭＳ 明朝" w:eastAsia="ＭＳ 明朝" w:hAnsi="ＭＳ 明朝" w:cs="ＭＳ 明朝" w:hint="eastAsia"/>
                        <w:spacing w:val="6"/>
                        <w:kern w:val="0"/>
                        <w:szCs w:val="21"/>
                      </w:rPr>
                      <w:t>各サービスおよびオウンドメディアは、お客様が求める情報に簡単にアクセスできるように設計されています。これにより、お客様が適切でないメディアを訪れた場合でも、過去の訪問履歴データや顧客属性データなどを分</w:t>
                    </w:r>
                    <w:r w:rsidRPr="00483D4C">
                      <w:rPr>
                        <w:rFonts w:ascii="ＭＳ 明朝" w:eastAsia="ＭＳ 明朝" w:hAnsi="ＭＳ 明朝" w:cs="ＭＳ 明朝" w:hint="eastAsia"/>
                        <w:spacing w:val="6"/>
                        <w:kern w:val="0"/>
                        <w:szCs w:val="21"/>
                      </w:rPr>
                      <w:lastRenderedPageBreak/>
                      <w:t>析した結果を元に、最適なメディアへスムーズに誘導することが可能です。</w:t>
                    </w:r>
                  </w:ins>
                </w:p>
                <w:p w14:paraId="4A6FF865"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23" w:author="Tsuyoshi Satake" w:date="2024-10-07T16:13:00Z"/>
                      <w:rFonts w:ascii="ＭＳ 明朝" w:eastAsia="ＭＳ 明朝" w:hAnsi="ＭＳ 明朝" w:cs="ＭＳ 明朝"/>
                      <w:spacing w:val="6"/>
                      <w:kern w:val="0"/>
                      <w:szCs w:val="21"/>
                    </w:rPr>
                  </w:pPr>
                </w:p>
                <w:p w14:paraId="44990EC3" w14:textId="77777777" w:rsidR="00483D4C" w:rsidRPr="00483D4C" w:rsidRDefault="00483D4C" w:rsidP="00483D4C">
                  <w:pPr>
                    <w:suppressAutoHyphens/>
                    <w:kinsoku w:val="0"/>
                    <w:overflowPunct w:val="0"/>
                    <w:adjustRightInd w:val="0"/>
                    <w:spacing w:afterLines="50" w:after="120" w:line="238" w:lineRule="exact"/>
                    <w:jc w:val="left"/>
                    <w:textAlignment w:val="center"/>
                    <w:rPr>
                      <w:ins w:id="24" w:author="Tsuyoshi Satake" w:date="2024-10-07T16:13:00Z"/>
                      <w:rFonts w:ascii="ＭＳ 明朝" w:eastAsia="ＭＳ 明朝" w:hAnsi="ＭＳ 明朝" w:cs="ＭＳ 明朝"/>
                      <w:spacing w:val="6"/>
                      <w:kern w:val="0"/>
                      <w:szCs w:val="21"/>
                    </w:rPr>
                  </w:pPr>
                  <w:ins w:id="25" w:author="Tsuyoshi Satake" w:date="2024-10-07T16:13:00Z">
                    <w:r w:rsidRPr="00483D4C">
                      <w:rPr>
                        <w:rFonts w:ascii="ＭＳ 明朝" w:eastAsia="ＭＳ 明朝" w:hAnsi="ＭＳ 明朝" w:cs="ＭＳ 明朝" w:hint="eastAsia"/>
                        <w:spacing w:val="6"/>
                        <w:kern w:val="0"/>
                        <w:szCs w:val="21"/>
                      </w:rPr>
                      <w:t>・お客様とのコミュニケーション効率化</w:t>
                    </w:r>
                  </w:ins>
                </w:p>
                <w:p w14:paraId="3A0AB44A" w14:textId="3ED82109" w:rsidR="00776A43" w:rsidRPr="00776A43" w:rsidRDefault="00483D4C" w:rsidP="00483D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ins w:id="26" w:author="Tsuyoshi Satake" w:date="2024-10-07T16:13:00Z">
                    <w:r w:rsidRPr="00483D4C">
                      <w:rPr>
                        <w:rFonts w:ascii="ＭＳ 明朝" w:eastAsia="ＭＳ 明朝" w:hAnsi="ＭＳ 明朝" w:cs="ＭＳ 明朝" w:hint="eastAsia"/>
                        <w:spacing w:val="6"/>
                        <w:kern w:val="0"/>
                        <w:szCs w:val="21"/>
                      </w:rPr>
                      <w:t>様々なメディアやサービスなどから送信される通知を、コミュニケーションツールにて一元管理しており、コミュニケーション履歴や対応履歴などを分析する事により、お客様との効率的なコミュニケーションを実施しております。</w:t>
                    </w:r>
                  </w:ins>
                </w:p>
              </w:tc>
            </w:tr>
            <w:tr w:rsidR="00971AB3"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D48B8D7" w:rsidR="00971AB3" w:rsidRPr="00BB0E49" w:rsidRDefault="0077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ins w:id="27" w:author="Tsuyoshi Satake" w:date="2024-10-07T14:48:00Z">
                    <w:r>
                      <w:rPr>
                        <w:rFonts w:ascii="Roboto" w:hAnsi="Roboto"/>
                        <w:color w:val="1F1F1F"/>
                        <w:sz w:val="18"/>
                        <w:szCs w:val="18"/>
                        <w:shd w:val="clear" w:color="auto" w:fill="FFFFFF"/>
                      </w:rPr>
                      <w:t>取締役会より承認権限を委譲されている「経営会議」にて承認</w:t>
                    </w:r>
                  </w:ins>
                  <w:del w:id="28" w:author="Tsuyoshi Satake" w:date="2024-10-07T14:48:00Z">
                    <w:r w:rsidR="00D15F9A" w:rsidDel="00776A43">
                      <w:rPr>
                        <w:rFonts w:ascii="ＭＳ 明朝" w:eastAsia="ＭＳ 明朝" w:hAnsi="ＭＳ 明朝" w:cs="ＭＳ 明朝"/>
                      </w:rPr>
                      <w:delText>代表取締役社長、取締役、本部長ならびに代表取締役社長が指名する者で構成される「経営会議」にて決定</w:delText>
                    </w:r>
                  </w:del>
                  <w:r w:rsidR="00D15F9A">
                    <w:rPr>
                      <w:rFonts w:ascii="ＭＳ 明朝" w:eastAsia="ＭＳ 明朝" w:hAnsi="ＭＳ 明朝" w:cs="ＭＳ 明朝"/>
                    </w:rPr>
                    <w:t>されております。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D24560"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自社コーポレートサイト／DXへの取り組みについて／【DX推進体制】</w:t>
                  </w:r>
                </w:p>
                <w:p w14:paraId="5296E5CA" w14:textId="16BC58CE" w:rsidR="00971AB3" w:rsidRPr="00BB0E49" w:rsidRDefault="00D15F9A" w:rsidP="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r>
                      <w:rPr>
                        <w:rFonts w:ascii="ＭＳ 明朝" w:eastAsia="ＭＳ 明朝" w:hAnsi="ＭＳ 明朝" w:cs="ＭＳ 明朝"/>
                        <w:color w:val="0563C1"/>
                        <w:u w:val="single"/>
                      </w:rPr>
                      <w:t>https://giginc.co.jp/dx_initiatives</w:t>
                    </w:r>
                  </w:hyperlink>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7CEEDA"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48E40A78"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6F727F5F" w14:textId="77777777" w:rsidR="00D15F9A" w:rsidRPr="00BB5C6F" w:rsidRDefault="00D15F9A" w:rsidP="00D15F9A">
                  <w:pPr>
                    <w:spacing w:after="120" w:line="238" w:lineRule="auto"/>
                    <w:jc w:val="left"/>
                    <w:rPr>
                      <w:rFonts w:ascii="ＭＳ 明朝" w:eastAsia="ＭＳ 明朝" w:hAnsi="ＭＳ 明朝" w:cs="ＭＳ 明朝"/>
                    </w:rPr>
                  </w:pPr>
                </w:p>
                <w:p w14:paraId="168D614A" w14:textId="794E6B14" w:rsidR="00D15F9A" w:rsidRPr="00BB5C6F" w:rsidRDefault="00D15F9A" w:rsidP="00D15F9A">
                  <w:pPr>
                    <w:spacing w:after="120" w:line="238" w:lineRule="auto"/>
                    <w:jc w:val="left"/>
                    <w:rPr>
                      <w:rFonts w:ascii="ＭＳ 明朝" w:eastAsia="ＭＳ 明朝" w:hAnsi="ＭＳ 明朝" w:cs="ＭＳ 明朝"/>
                    </w:rPr>
                  </w:pPr>
                  <w:del w:id="29" w:author="Tsuyoshi Satake" w:date="2024-10-07T17:54:00Z">
                    <w:r w:rsidRPr="00BB5C6F" w:rsidDel="00FF6098">
                      <w:rPr>
                        <w:rFonts w:ascii="ＭＳ 明朝" w:eastAsia="ＭＳ 明朝" w:hAnsi="ＭＳ 明朝" w:cs="ＭＳ 明朝" w:hint="eastAsia"/>
                      </w:rPr>
                      <w:delText>・</w:delText>
                    </w:r>
                  </w:del>
                  <w:r w:rsidRPr="00BB5C6F">
                    <w:rPr>
                      <w:rFonts w:ascii="ＭＳ 明朝" w:eastAsia="ＭＳ 明朝" w:hAnsi="ＭＳ 明朝" w:cs="ＭＳ 明朝" w:hint="eastAsia"/>
                    </w:rPr>
                    <w:t>【DX推進体制】</w:t>
                  </w:r>
                </w:p>
                <w:p w14:paraId="06089FA1" w14:textId="48DA1E70" w:rsidR="00971AB3" w:rsidRPr="00BB0E49" w:rsidRDefault="00D15F9A" w:rsidP="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C6F">
                    <w:rPr>
                      <w:rFonts w:ascii="ＭＳ 明朝" w:eastAsia="ＭＳ 明朝" w:hAnsi="ＭＳ 明朝" w:cs="ＭＳ 明朝" w:hint="eastAsia"/>
                    </w:rPr>
                    <w:t>お客様へ更なる価値を届ける為の、当社のDXを推進する重要な組織体として「営業戦略会議」を発足させ、代表者や社外取締役、売上を担う事業部長をメンバーとした推進体制を構築しております。この営業戦略会議は戦略の策定と実行をリードし、各事業部や関連組織との連携を強化すると共に戦略実行の成果を評価し、継続的な改善を図ります。</w:t>
                  </w:r>
                </w:p>
                <w:p w14:paraId="6A32E517" w14:textId="77777777" w:rsidR="00971AB3" w:rsidRDefault="00971AB3">
                  <w:pPr>
                    <w:suppressAutoHyphens/>
                    <w:kinsoku w:val="0"/>
                    <w:overflowPunct w:val="0"/>
                    <w:adjustRightInd w:val="0"/>
                    <w:spacing w:afterLines="50" w:after="120" w:line="238" w:lineRule="exact"/>
                    <w:jc w:val="left"/>
                    <w:textAlignment w:val="center"/>
                    <w:rPr>
                      <w:ins w:id="30" w:author="Tsuyoshi Satake" w:date="2024-10-07T17:51:00Z"/>
                      <w:rFonts w:ascii="ＭＳ 明朝" w:eastAsia="ＭＳ 明朝" w:hAnsi="ＭＳ 明朝" w:cs="ＭＳ 明朝"/>
                      <w:spacing w:val="6"/>
                      <w:kern w:val="0"/>
                      <w:szCs w:val="21"/>
                    </w:rPr>
                  </w:pPr>
                </w:p>
                <w:p w14:paraId="18CE9F00" w14:textId="01E16343" w:rsidR="00FF6098" w:rsidRPr="00FF6098" w:rsidRDefault="00FF6098" w:rsidP="00FF6098">
                  <w:pPr>
                    <w:suppressAutoHyphens/>
                    <w:kinsoku w:val="0"/>
                    <w:overflowPunct w:val="0"/>
                    <w:adjustRightInd w:val="0"/>
                    <w:spacing w:afterLines="50" w:after="120" w:line="238" w:lineRule="exact"/>
                    <w:jc w:val="left"/>
                    <w:textAlignment w:val="center"/>
                    <w:rPr>
                      <w:ins w:id="31" w:author="Tsuyoshi Satake" w:date="2024-10-07T17:53:00Z"/>
                      <w:rFonts w:ascii="ＭＳ 明朝" w:eastAsia="ＭＳ 明朝" w:hAnsi="ＭＳ 明朝" w:cs="ＭＳ 明朝"/>
                      <w:spacing w:val="6"/>
                      <w:kern w:val="0"/>
                      <w:szCs w:val="21"/>
                    </w:rPr>
                  </w:pPr>
                  <w:ins w:id="32" w:author="Tsuyoshi Satake" w:date="2024-10-07T17:53:00Z">
                    <w:r w:rsidRPr="00FF6098">
                      <w:rPr>
                        <w:rFonts w:ascii="ＭＳ 明朝" w:eastAsia="ＭＳ 明朝" w:hAnsi="ＭＳ 明朝" w:cs="ＭＳ 明朝" w:hint="eastAsia"/>
                        <w:spacing w:val="6"/>
                        <w:kern w:val="0"/>
                        <w:szCs w:val="21"/>
                      </w:rPr>
                      <w:t>【DX推進人材の育成と確保】</w:t>
                    </w:r>
                  </w:ins>
                </w:p>
                <w:p w14:paraId="49B6834A" w14:textId="77777777" w:rsidR="00FF6098" w:rsidRPr="00FF6098" w:rsidRDefault="00FF6098" w:rsidP="00FF6098">
                  <w:pPr>
                    <w:suppressAutoHyphens/>
                    <w:kinsoku w:val="0"/>
                    <w:overflowPunct w:val="0"/>
                    <w:adjustRightInd w:val="0"/>
                    <w:spacing w:afterLines="50" w:after="120" w:line="238" w:lineRule="exact"/>
                    <w:jc w:val="left"/>
                    <w:textAlignment w:val="center"/>
                    <w:rPr>
                      <w:ins w:id="33" w:author="Tsuyoshi Satake" w:date="2024-10-07T17:53:00Z"/>
                      <w:rFonts w:ascii="ＭＳ 明朝" w:eastAsia="ＭＳ 明朝" w:hAnsi="ＭＳ 明朝" w:cs="ＭＳ 明朝"/>
                      <w:spacing w:val="6"/>
                      <w:kern w:val="0"/>
                      <w:szCs w:val="21"/>
                    </w:rPr>
                  </w:pPr>
                  <w:ins w:id="34" w:author="Tsuyoshi Satake" w:date="2024-10-07T17:53:00Z">
                    <w:r w:rsidRPr="00FF6098">
                      <w:rPr>
                        <w:rFonts w:ascii="ＭＳ 明朝" w:eastAsia="ＭＳ 明朝" w:hAnsi="ＭＳ 明朝" w:cs="ＭＳ 明朝" w:hint="eastAsia"/>
                        <w:spacing w:val="6"/>
                        <w:kern w:val="0"/>
                        <w:szCs w:val="21"/>
                      </w:rPr>
                      <w:t>社内の人材育成に関しては、書籍購入・オンライン学習・各種資格取得を支援し、エンジニアやデザイナーなどのDX人材の習得すべきスキルを示した「スキルロードマップ」を作成するなど、組織全体でのDXスキル向上を推進しております。</w:t>
                    </w:r>
                  </w:ins>
                </w:p>
                <w:p w14:paraId="13E09312" w14:textId="4F14521B" w:rsidR="00FF6098" w:rsidRPr="00BB0E49" w:rsidRDefault="00FF6098" w:rsidP="00FF60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ins w:id="35" w:author="Tsuyoshi Satake" w:date="2024-10-07T17:53:00Z">
                    <w:r w:rsidRPr="00FF6098">
                      <w:rPr>
                        <w:rFonts w:ascii="ＭＳ 明朝" w:eastAsia="ＭＳ 明朝" w:hAnsi="ＭＳ 明朝" w:cs="ＭＳ 明朝" w:hint="eastAsia"/>
                        <w:spacing w:val="6"/>
                        <w:kern w:val="0"/>
                        <w:szCs w:val="21"/>
                      </w:rPr>
                      <w:t>また、当社ではフリーランスのDX人材を確保できる体制を取っている他、自社採用サイトや外部採用サイトにて多面的な採用を展開しております</w:t>
                    </w:r>
                  </w:ins>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B55386"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自社コーポレートサイト／DXへの取り組みについて／【DX推進環境整備】</w:t>
                  </w:r>
                </w:p>
                <w:p w14:paraId="59866E55" w14:textId="16116781" w:rsidR="00971AB3" w:rsidRPr="00BB0E49"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r>
                      <w:rPr>
                        <w:rFonts w:ascii="ＭＳ 明朝" w:eastAsia="ＭＳ 明朝" w:hAnsi="ＭＳ 明朝" w:cs="ＭＳ 明朝"/>
                        <w:color w:val="0563C1"/>
                        <w:u w:val="single"/>
                      </w:rPr>
                      <w:t>https://giginc.co.jp/dx_initiatives</w:t>
                    </w:r>
                  </w:hyperlink>
                </w:p>
              </w:tc>
            </w:tr>
            <w:tr w:rsidR="00971AB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21895B"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3A9F6B42"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10E29EEB" w14:textId="77777777" w:rsidR="00D15F9A" w:rsidRPr="00BB5C6F" w:rsidRDefault="00D15F9A" w:rsidP="00D15F9A">
                  <w:pPr>
                    <w:spacing w:after="120" w:line="238" w:lineRule="auto"/>
                    <w:jc w:val="left"/>
                    <w:rPr>
                      <w:rFonts w:ascii="ＭＳ 明朝" w:eastAsia="ＭＳ 明朝" w:hAnsi="ＭＳ 明朝" w:cs="ＭＳ 明朝"/>
                    </w:rPr>
                  </w:pPr>
                </w:p>
                <w:p w14:paraId="60F74BFA" w14:textId="77777777" w:rsidR="00D15F9A" w:rsidRPr="00BB5C6F" w:rsidRDefault="00D15F9A" w:rsidP="00D15F9A">
                  <w:pPr>
                    <w:spacing w:after="120" w:line="238" w:lineRule="auto"/>
                    <w:jc w:val="left"/>
                    <w:rPr>
                      <w:rFonts w:ascii="ＭＳ 明朝" w:eastAsia="ＭＳ 明朝" w:hAnsi="ＭＳ 明朝" w:cs="ＭＳ 明朝"/>
                    </w:rPr>
                  </w:pPr>
                  <w:del w:id="36" w:author="Tsuyoshi Satake" w:date="2024-10-10T13:02:00Z">
                    <w:r w:rsidRPr="00BB5C6F" w:rsidDel="00BE6CD6">
                      <w:rPr>
                        <w:rFonts w:ascii="ＭＳ 明朝" w:eastAsia="ＭＳ 明朝" w:hAnsi="ＭＳ 明朝" w:cs="ＭＳ 明朝" w:hint="eastAsia"/>
                      </w:rPr>
                      <w:lastRenderedPageBreak/>
                      <w:delText>・</w:delText>
                    </w:r>
                  </w:del>
                  <w:r w:rsidRPr="00BB5C6F">
                    <w:rPr>
                      <w:rFonts w:ascii="ＭＳ 明朝" w:eastAsia="ＭＳ 明朝" w:hAnsi="ＭＳ 明朝" w:cs="ＭＳ 明朝" w:hint="eastAsia"/>
                    </w:rPr>
                    <w:t>【DX推進環境整備】</w:t>
                  </w:r>
                </w:p>
                <w:p w14:paraId="0A2A8EEA"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当社がDX戦略を実現するにあたって、下記の環境整備に対する取り組みを行います。</w:t>
                  </w:r>
                </w:p>
                <w:p w14:paraId="1DB9595D" w14:textId="77777777" w:rsidR="00D15F9A" w:rsidRPr="00BB5C6F" w:rsidRDefault="00D15F9A" w:rsidP="00D15F9A">
                  <w:pPr>
                    <w:spacing w:after="120" w:line="238" w:lineRule="auto"/>
                    <w:jc w:val="left"/>
                    <w:rPr>
                      <w:rFonts w:ascii="ＭＳ 明朝" w:eastAsia="ＭＳ 明朝" w:hAnsi="ＭＳ 明朝" w:cs="ＭＳ 明朝"/>
                    </w:rPr>
                  </w:pPr>
                </w:p>
                <w:p w14:paraId="6AA5FAA8"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・Webサイト制作 / CMS・マーケティングツール「</w:t>
                  </w:r>
                  <w:proofErr w:type="spellStart"/>
                  <w:r w:rsidRPr="00BB5C6F">
                    <w:rPr>
                      <w:rFonts w:ascii="ＭＳ 明朝" w:eastAsia="ＭＳ 明朝" w:hAnsi="ＭＳ 明朝" w:cs="ＭＳ 明朝" w:hint="eastAsia"/>
                    </w:rPr>
                    <w:t>LeadGrid</w:t>
                  </w:r>
                  <w:proofErr w:type="spellEnd"/>
                  <w:r w:rsidRPr="00BB5C6F">
                    <w:rPr>
                      <w:rFonts w:ascii="ＭＳ 明朝" w:eastAsia="ＭＳ 明朝" w:hAnsi="ＭＳ 明朝" w:cs="ＭＳ 明朝" w:hint="eastAsia"/>
                    </w:rPr>
                    <w:t>」の強化</w:t>
                  </w:r>
                </w:p>
                <w:p w14:paraId="7C8DEFDF"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当社のWebサイト制作 / CMS・マーケティングツールである「</w:t>
                  </w:r>
                  <w:proofErr w:type="spellStart"/>
                  <w:r w:rsidRPr="00BB5C6F">
                    <w:rPr>
                      <w:rFonts w:ascii="ＭＳ 明朝" w:eastAsia="ＭＳ 明朝" w:hAnsi="ＭＳ 明朝" w:cs="ＭＳ 明朝" w:hint="eastAsia"/>
                    </w:rPr>
                    <w:t>LeadGrid</w:t>
                  </w:r>
                  <w:proofErr w:type="spellEnd"/>
                  <w:r w:rsidRPr="00BB5C6F">
                    <w:rPr>
                      <w:rFonts w:ascii="ＭＳ 明朝" w:eastAsia="ＭＳ 明朝" w:hAnsi="ＭＳ 明朝" w:cs="ＭＳ 明朝" w:hint="eastAsia"/>
                    </w:rPr>
                    <w:t>」の更なる進化により、自社で運用している様々なオウンドメディア、サービスや、当社が抱えるリードやお客様の情報を1つのプラットフォーム上で管理し、当社のデジタルマーケティングおよびオンライン集客・CRMを強化します。</w:t>
                  </w:r>
                </w:p>
                <w:p w14:paraId="6C382CFA" w14:textId="77777777" w:rsidR="00D15F9A" w:rsidRPr="00BB5C6F" w:rsidRDefault="00D15F9A" w:rsidP="00D15F9A">
                  <w:pPr>
                    <w:spacing w:after="120" w:line="238" w:lineRule="auto"/>
                    <w:jc w:val="left"/>
                    <w:rPr>
                      <w:rFonts w:ascii="ＭＳ 明朝" w:eastAsia="ＭＳ 明朝" w:hAnsi="ＭＳ 明朝" w:cs="ＭＳ 明朝"/>
                    </w:rPr>
                  </w:pPr>
                </w:p>
                <w:p w14:paraId="42227379"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・情報分析基盤の整備</w:t>
                  </w:r>
                </w:p>
                <w:p w14:paraId="3EB4BE27"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DX推進状況を管理するために、各種KPIをスプレッドシートやデータ可視化ツールを活用して管理しています。またリードや既存顧客の行動・購買・CS情報などのビッグデータを、データサイエンスの高度な分析技術を用いる事により、お客様へ更なる価値を届ける為の情報分析基盤を構築します。</w:t>
                  </w:r>
                </w:p>
                <w:p w14:paraId="36EFA5CD" w14:textId="77777777" w:rsidR="00D15F9A" w:rsidRPr="00BB5C6F" w:rsidRDefault="00D15F9A" w:rsidP="00D15F9A">
                  <w:pPr>
                    <w:spacing w:after="120" w:line="238" w:lineRule="auto"/>
                    <w:jc w:val="left"/>
                    <w:rPr>
                      <w:rFonts w:ascii="ＭＳ 明朝" w:eastAsia="ＭＳ 明朝" w:hAnsi="ＭＳ 明朝" w:cs="ＭＳ 明朝"/>
                    </w:rPr>
                  </w:pPr>
                </w:p>
                <w:p w14:paraId="22B875D4"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・重要イベントのタイミングで適切なメルマガ等の情報配信計画</w:t>
                  </w:r>
                </w:p>
                <w:p w14:paraId="704796D3" w14:textId="36C713EA" w:rsidR="00971AB3" w:rsidRPr="00BB0E49" w:rsidRDefault="00D15F9A" w:rsidP="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C6F">
                    <w:rPr>
                      <w:rFonts w:ascii="ＭＳ 明朝" w:eastAsia="ＭＳ 明朝" w:hAnsi="ＭＳ 明朝" w:cs="ＭＳ 明朝" w:hint="eastAsia"/>
                    </w:rPr>
                    <w:t>当社が抱えるリードやお客様に対して、ビジネスサイクルの重要イベントを想定し、最適なタイミングでメルマガ等の情報配信計画を設計します。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D52B46A" w:rsidR="00971AB3" w:rsidRP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DXへの取り組みについて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903AAFB"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2024年　7月　30日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71A377"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自社コーポレートサイト／DXへの取り組みについて／【DX推進の指標】</w:t>
                  </w:r>
                </w:p>
                <w:p w14:paraId="05F53F8C" w14:textId="2E1F60A0" w:rsidR="00971AB3" w:rsidRPr="00BB0E49"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r>
                      <w:rPr>
                        <w:rFonts w:ascii="ＭＳ 明朝" w:eastAsia="ＭＳ 明朝" w:hAnsi="ＭＳ 明朝" w:cs="ＭＳ 明朝"/>
                        <w:color w:val="0563C1"/>
                        <w:u w:val="single"/>
                      </w:rPr>
                      <w:t>https://giginc.co.jp/dx_initiatives</w:t>
                    </w:r>
                  </w:hyperlink>
                </w:p>
              </w:tc>
            </w:tr>
            <w:tr w:rsidR="00971AB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6EECBA"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0C7CA55E"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24E0BC20" w14:textId="77777777" w:rsidR="00D15F9A" w:rsidRPr="00BB5C6F" w:rsidRDefault="00D15F9A" w:rsidP="00D15F9A">
                  <w:pPr>
                    <w:spacing w:after="120" w:line="238" w:lineRule="auto"/>
                    <w:jc w:val="left"/>
                    <w:rPr>
                      <w:rFonts w:ascii="ＭＳ 明朝" w:eastAsia="ＭＳ 明朝" w:hAnsi="ＭＳ 明朝" w:cs="ＭＳ 明朝"/>
                    </w:rPr>
                  </w:pPr>
                </w:p>
                <w:p w14:paraId="5C9DDB35" w14:textId="77777777" w:rsidR="00D15F9A" w:rsidRPr="00BB5C6F" w:rsidRDefault="00D15F9A" w:rsidP="00D15F9A">
                  <w:pPr>
                    <w:spacing w:after="120" w:line="238" w:lineRule="auto"/>
                    <w:jc w:val="left"/>
                    <w:rPr>
                      <w:rFonts w:ascii="ＭＳ 明朝" w:eastAsia="ＭＳ 明朝" w:hAnsi="ＭＳ 明朝" w:cs="ＭＳ 明朝"/>
                    </w:rPr>
                  </w:pPr>
                  <w:del w:id="37" w:author="Tsuyoshi Satake" w:date="2024-10-10T13:03:00Z">
                    <w:r w:rsidRPr="00BB5C6F" w:rsidDel="00BE6CD6">
                      <w:rPr>
                        <w:rFonts w:ascii="ＭＳ 明朝" w:eastAsia="ＭＳ 明朝" w:hAnsi="ＭＳ 明朝" w:cs="ＭＳ 明朝" w:hint="eastAsia"/>
                      </w:rPr>
                      <w:delText>・</w:delText>
                    </w:r>
                  </w:del>
                  <w:r w:rsidRPr="00BB5C6F">
                    <w:rPr>
                      <w:rFonts w:ascii="ＭＳ 明朝" w:eastAsia="ＭＳ 明朝" w:hAnsi="ＭＳ 明朝" w:cs="ＭＳ 明朝" w:hint="eastAsia"/>
                    </w:rPr>
                    <w:t>【DX推進の指標】</w:t>
                  </w:r>
                </w:p>
                <w:p w14:paraId="2EEF7A50"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当社のDX戦略としてお客様に価値を届けられているかを測るため、以下の指標を用いてDX推進状況を確認し、お客様との関係性を段階的に管理しています。</w:t>
                  </w:r>
                </w:p>
                <w:p w14:paraId="343424C8"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・ページビュー数：お客様が当社のサービスについてウェブサイトを閲覧した回数を示します。これはお客様が当社に興味を持つきっかけの数です。</w:t>
                  </w:r>
                </w:p>
                <w:p w14:paraId="4F73DEB4"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lastRenderedPageBreak/>
                    <w:t>・リード獲得数：お客様が当社のサービスに興味を持った見込み客の数を示します。これは将来的な商談や取引の可能性があるお客様の数です。</w:t>
                  </w:r>
                </w:p>
                <w:p w14:paraId="2B337543"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・提案数：お客様が当社のサービスに対して具体的な興味を持ち、提案を受け入れた件数を示します。これはお客様との具体的な商談や提案が行われた数です。</w:t>
                  </w:r>
                </w:p>
                <w:p w14:paraId="200995EB" w14:textId="702644F5" w:rsidR="00971AB3" w:rsidRPr="00BB0E49" w:rsidRDefault="00D15F9A" w:rsidP="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C6F">
                    <w:rPr>
                      <w:rFonts w:ascii="ＭＳ 明朝" w:eastAsia="ＭＳ 明朝" w:hAnsi="ＭＳ 明朝" w:cs="ＭＳ 明朝" w:hint="eastAsia"/>
                    </w:rPr>
                    <w:t>・受注件数：お客様からの注文件数を示します。これは当社の製品やサービスが実際に売れた数です。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5FBD97D"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2024年　7月　30日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E8074E6"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自社コーポレートサイト／DXへの取り組みについて／「テクノロジーとクリエイティブで、セカイをより良くする」に込められた意味</w:t>
                  </w:r>
                </w:p>
                <w:p w14:paraId="2FE1D5F0" w14:textId="75C97AA8" w:rsidR="00971AB3" w:rsidRPr="00BB0E49" w:rsidRDefault="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r>
                      <w:rPr>
                        <w:rFonts w:ascii="ＭＳ 明朝" w:eastAsia="ＭＳ 明朝" w:hAnsi="ＭＳ 明朝" w:cs="ＭＳ 明朝"/>
                        <w:color w:val="0563C1"/>
                        <w:u w:val="single"/>
                      </w:rPr>
                      <w:t>https://giginc.co.jp/dx_initiatives</w:t>
                    </w:r>
                  </w:hyperlink>
                </w:p>
              </w:tc>
            </w:tr>
            <w:tr w:rsidR="00971AB3"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828E41D"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公開情報【DXへの取り組みについて】の以下が該当</w:t>
                  </w:r>
                </w:p>
                <w:p w14:paraId="53C42E16" w14:textId="77777777" w:rsidR="00D15F9A" w:rsidRPr="00BB5C6F" w:rsidRDefault="00D15F9A" w:rsidP="00D15F9A">
                  <w:pPr>
                    <w:spacing w:after="120" w:line="238" w:lineRule="auto"/>
                    <w:jc w:val="left"/>
                    <w:rPr>
                      <w:rFonts w:ascii="ＭＳ 明朝" w:eastAsia="ＭＳ 明朝" w:hAnsi="ＭＳ 明朝" w:cs="ＭＳ 明朝"/>
                    </w:rPr>
                  </w:pPr>
                  <w:proofErr w:type="gramStart"/>
                  <w:r w:rsidRPr="00BB5C6F">
                    <w:rPr>
                      <w:rFonts w:ascii="ＭＳ 明朝" w:eastAsia="ＭＳ 明朝" w:hAnsi="ＭＳ 明朝" w:cs="ＭＳ 明朝" w:hint="eastAsia"/>
                    </w:rPr>
                    <w:t>URL:https://giginc.co.jp/dx_initiatives</w:t>
                  </w:r>
                  <w:proofErr w:type="gramEnd"/>
                </w:p>
                <w:p w14:paraId="2828DE15" w14:textId="77777777" w:rsidR="00D15F9A" w:rsidRPr="00BB5C6F" w:rsidRDefault="00D15F9A" w:rsidP="00D15F9A">
                  <w:pPr>
                    <w:spacing w:after="120" w:line="238" w:lineRule="auto"/>
                    <w:jc w:val="left"/>
                    <w:rPr>
                      <w:rFonts w:ascii="ＭＳ 明朝" w:eastAsia="ＭＳ 明朝" w:hAnsi="ＭＳ 明朝" w:cs="ＭＳ 明朝"/>
                    </w:rPr>
                  </w:pPr>
                </w:p>
                <w:p w14:paraId="42DC882C"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・「テクノロジーとクリエイティブで、セカイをより良くする」に込められた意味</w:t>
                  </w:r>
                </w:p>
                <w:p w14:paraId="2160D0D6"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私たちは、情報通信技術を通じて新たな可能性とインスピレーションを提供し、革新的で独創的なアイデアを用いてお客様に驚きと感動を生み出します。</w:t>
                  </w:r>
                </w:p>
                <w:p w14:paraId="1A3854D9" w14:textId="77777777" w:rsidR="00D15F9A" w:rsidRPr="00BB5C6F" w:rsidRDefault="00D15F9A" w:rsidP="00D15F9A">
                  <w:pPr>
                    <w:spacing w:after="120" w:line="238" w:lineRule="auto"/>
                    <w:jc w:val="left"/>
                    <w:rPr>
                      <w:rFonts w:ascii="ＭＳ 明朝" w:eastAsia="ＭＳ 明朝" w:hAnsi="ＭＳ 明朝" w:cs="ＭＳ 明朝"/>
                    </w:rPr>
                  </w:pPr>
                </w:p>
                <w:p w14:paraId="7E1BB7A9" w14:textId="77777777" w:rsidR="00D15F9A" w:rsidRPr="00BB5C6F" w:rsidRDefault="00D15F9A" w:rsidP="00D15F9A">
                  <w:pPr>
                    <w:spacing w:after="120" w:line="238" w:lineRule="auto"/>
                    <w:jc w:val="left"/>
                    <w:rPr>
                      <w:rFonts w:ascii="ＭＳ 明朝" w:eastAsia="ＭＳ 明朝" w:hAnsi="ＭＳ 明朝" w:cs="ＭＳ 明朝"/>
                    </w:rPr>
                  </w:pPr>
                  <w:r w:rsidRPr="00BB5C6F">
                    <w:rPr>
                      <w:rFonts w:ascii="ＭＳ 明朝" w:eastAsia="ＭＳ 明朝" w:hAnsi="ＭＳ 明朝" w:cs="ＭＳ 明朝" w:hint="eastAsia"/>
                    </w:rPr>
                    <w:t>デジタル技術の急速な進化により、社会及び競争環境は劇的に変化しています。これにより、従来のビジネスモデルが大きく変わり、新たな競争相手が登場し、お客様のニーズも多様化しています。こうした変化に対応しデジタル技術を活用してお客様のニーズを満たす事は、私たちにとっても大きな挑戦であると同時に、成長と革新の大きなチャンスでもあります。</w:t>
                  </w:r>
                </w:p>
                <w:p w14:paraId="0861BC65" w14:textId="77777777" w:rsidR="00D15F9A" w:rsidRPr="00BB5C6F" w:rsidRDefault="00D15F9A" w:rsidP="00D15F9A">
                  <w:pPr>
                    <w:spacing w:after="120" w:line="238" w:lineRule="auto"/>
                    <w:jc w:val="left"/>
                    <w:rPr>
                      <w:rFonts w:ascii="ＭＳ 明朝" w:eastAsia="ＭＳ 明朝" w:hAnsi="ＭＳ 明朝" w:cs="ＭＳ 明朝"/>
                    </w:rPr>
                  </w:pPr>
                </w:p>
                <w:p w14:paraId="70E9FABD" w14:textId="288514AF" w:rsidR="00971AB3" w:rsidRPr="00BB0E49" w:rsidRDefault="00D15F9A" w:rsidP="00D15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C6F">
                    <w:rPr>
                      <w:rFonts w:ascii="ＭＳ 明朝" w:eastAsia="ＭＳ 明朝" w:hAnsi="ＭＳ 明朝" w:cs="ＭＳ 明朝" w:hint="eastAsia"/>
                    </w:rPr>
                    <w:t>そして、信頼できる仲間たちと共に、世の中を心躍る素晴らしいもので満たしたいと考え、日本だけでなく世界中で愛される組織を築き、セカイをより良くすることを目指しています。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1B29DE6"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2024年　6月頃　～　2024年　7月頃</w:t>
                  </w:r>
                </w:p>
                <w:p w14:paraId="6B9CDBB6" w14:textId="77777777" w:rsidR="00971AB3" w:rsidRPr="00D15F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6479019"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全社的なDX推進に対する現状の課題を把握した情報として、IPAの自己診断結果入力サイトからダウンロードした</w:t>
                  </w:r>
                  <w:r>
                    <w:rPr>
                      <w:rFonts w:ascii="ＭＳ 明朝" w:eastAsia="ＭＳ 明朝" w:hAnsi="ＭＳ 明朝" w:cs="ＭＳ 明朝"/>
                    </w:rPr>
                    <w:lastRenderedPageBreak/>
                    <w:t>「DX推進指標自己診断フォーマット」を提出します。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10673EF"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2024年　6月頃　～　2024年　6月頃</w:t>
                  </w:r>
                </w:p>
                <w:p w14:paraId="275E6DC2" w14:textId="77777777" w:rsidR="00971AB3" w:rsidRPr="00D15F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D6D517C" w14:textId="77777777" w:rsidR="00D15F9A" w:rsidRDefault="00D15F9A" w:rsidP="00D15F9A">
                  <w:pPr>
                    <w:spacing w:after="120" w:line="238" w:lineRule="auto"/>
                    <w:jc w:val="left"/>
                    <w:rPr>
                      <w:rFonts w:ascii="ＭＳ 明朝" w:eastAsia="ＭＳ 明朝" w:hAnsi="ＭＳ 明朝" w:cs="ＭＳ 明朝"/>
                    </w:rPr>
                  </w:pPr>
                  <w:r>
                    <w:rPr>
                      <w:rFonts w:ascii="ＭＳ 明朝" w:eastAsia="ＭＳ 明朝" w:hAnsi="ＭＳ 明朝" w:cs="ＭＳ 明朝"/>
                    </w:rPr>
                    <w:t>IPAのSECURITY ACTION制度に基づく二つ星の自己宣言を行っています。</w:t>
                  </w:r>
                </w:p>
                <w:p w14:paraId="0A976824" w14:textId="2A6A7DB4" w:rsidR="0087199F" w:rsidRPr="00BB0E49" w:rsidRDefault="00D15F9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自己宣言ID:41004363474</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72E41" w14:textId="77777777" w:rsidR="00DD0CEB" w:rsidRDefault="00DD0CEB">
      <w:r>
        <w:separator/>
      </w:r>
    </w:p>
  </w:endnote>
  <w:endnote w:type="continuationSeparator" w:id="0">
    <w:p w14:paraId="5367CD75" w14:textId="77777777" w:rsidR="00DD0CEB" w:rsidRDefault="00DD0CEB">
      <w:r>
        <w:continuationSeparator/>
      </w:r>
    </w:p>
  </w:endnote>
  <w:endnote w:type="continuationNotice" w:id="1">
    <w:p w14:paraId="0C8DCDDB" w14:textId="77777777" w:rsidR="00DD0CEB" w:rsidRDefault="00DD0C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72463" w14:textId="77777777" w:rsidR="00DD0CEB" w:rsidRDefault="00DD0CEB">
      <w:r>
        <w:separator/>
      </w:r>
    </w:p>
  </w:footnote>
  <w:footnote w:type="continuationSeparator" w:id="0">
    <w:p w14:paraId="181DE2BA" w14:textId="77777777" w:rsidR="00DD0CEB" w:rsidRDefault="00DD0CEB">
      <w:r>
        <w:continuationSeparator/>
      </w:r>
    </w:p>
  </w:footnote>
  <w:footnote w:type="continuationNotice" w:id="1">
    <w:p w14:paraId="1C029621" w14:textId="77777777" w:rsidR="00DD0CEB" w:rsidRDefault="00DD0C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suyoshi Satake">
    <w15:presenceInfo w15:providerId="Windows Live" w15:userId="48421daeef8d8d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6F5"/>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D68"/>
    <w:rsid w:val="00305031"/>
    <w:rsid w:val="00306E4B"/>
    <w:rsid w:val="0031093C"/>
    <w:rsid w:val="00311071"/>
    <w:rsid w:val="00311FB1"/>
    <w:rsid w:val="0031337A"/>
    <w:rsid w:val="00314D4A"/>
    <w:rsid w:val="003153D7"/>
    <w:rsid w:val="0031594B"/>
    <w:rsid w:val="0032206A"/>
    <w:rsid w:val="0032535C"/>
    <w:rsid w:val="00327112"/>
    <w:rsid w:val="0033273E"/>
    <w:rsid w:val="00333E4A"/>
    <w:rsid w:val="00333EB1"/>
    <w:rsid w:val="00334B97"/>
    <w:rsid w:val="00335280"/>
    <w:rsid w:val="00336D50"/>
    <w:rsid w:val="00337A7D"/>
    <w:rsid w:val="00341698"/>
    <w:rsid w:val="003428DB"/>
    <w:rsid w:val="00344625"/>
    <w:rsid w:val="00355435"/>
    <w:rsid w:val="0035572F"/>
    <w:rsid w:val="00355EAD"/>
    <w:rsid w:val="003567DA"/>
    <w:rsid w:val="00357A93"/>
    <w:rsid w:val="00360F19"/>
    <w:rsid w:val="0036151D"/>
    <w:rsid w:val="003620AC"/>
    <w:rsid w:val="00364A9B"/>
    <w:rsid w:val="0036755C"/>
    <w:rsid w:val="00370869"/>
    <w:rsid w:val="00371C83"/>
    <w:rsid w:val="00380319"/>
    <w:rsid w:val="00384C06"/>
    <w:rsid w:val="00386E27"/>
    <w:rsid w:val="00392648"/>
    <w:rsid w:val="00394406"/>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D4C"/>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3D2A"/>
    <w:rsid w:val="006A4CA8"/>
    <w:rsid w:val="006A7660"/>
    <w:rsid w:val="006B040D"/>
    <w:rsid w:val="006B104F"/>
    <w:rsid w:val="006B7205"/>
    <w:rsid w:val="006C0D9F"/>
    <w:rsid w:val="006C0F01"/>
    <w:rsid w:val="006C13EE"/>
    <w:rsid w:val="006D098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A43"/>
    <w:rsid w:val="00776D88"/>
    <w:rsid w:val="00781B6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298"/>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567"/>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3C9B"/>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7DFB"/>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6CD6"/>
    <w:rsid w:val="00BF052C"/>
    <w:rsid w:val="00BF3517"/>
    <w:rsid w:val="00BF5600"/>
    <w:rsid w:val="00BF6890"/>
    <w:rsid w:val="00BF6AFD"/>
    <w:rsid w:val="00BF7FF4"/>
    <w:rsid w:val="00C00427"/>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4D49"/>
    <w:rsid w:val="00CA5792"/>
    <w:rsid w:val="00CA7393"/>
    <w:rsid w:val="00CB7142"/>
    <w:rsid w:val="00CC235E"/>
    <w:rsid w:val="00CC2B65"/>
    <w:rsid w:val="00CC5F85"/>
    <w:rsid w:val="00CD2923"/>
    <w:rsid w:val="00CD2CD5"/>
    <w:rsid w:val="00CD7DFC"/>
    <w:rsid w:val="00CE07F0"/>
    <w:rsid w:val="00CE1D35"/>
    <w:rsid w:val="00CE31F1"/>
    <w:rsid w:val="00CE656E"/>
    <w:rsid w:val="00CE7317"/>
    <w:rsid w:val="00CF4C1B"/>
    <w:rsid w:val="00CF65B2"/>
    <w:rsid w:val="00CF6D56"/>
    <w:rsid w:val="00D00EE2"/>
    <w:rsid w:val="00D015B5"/>
    <w:rsid w:val="00D01D8A"/>
    <w:rsid w:val="00D02252"/>
    <w:rsid w:val="00D03132"/>
    <w:rsid w:val="00D04406"/>
    <w:rsid w:val="00D06E4C"/>
    <w:rsid w:val="00D11455"/>
    <w:rsid w:val="00D12725"/>
    <w:rsid w:val="00D1282A"/>
    <w:rsid w:val="00D12FA6"/>
    <w:rsid w:val="00D1302E"/>
    <w:rsid w:val="00D15F9A"/>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564"/>
    <w:rsid w:val="00DA66AC"/>
    <w:rsid w:val="00DA6FBD"/>
    <w:rsid w:val="00DB1CF1"/>
    <w:rsid w:val="00DB6136"/>
    <w:rsid w:val="00DB63AF"/>
    <w:rsid w:val="00DB7E0E"/>
    <w:rsid w:val="00DC560E"/>
    <w:rsid w:val="00DC7736"/>
    <w:rsid w:val="00DD0CEB"/>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0E58"/>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7A1"/>
    <w:rsid w:val="00FA7D73"/>
    <w:rsid w:val="00FB1AEB"/>
    <w:rsid w:val="00FB5900"/>
    <w:rsid w:val="00FC304B"/>
    <w:rsid w:val="00FC6B98"/>
    <w:rsid w:val="00FD6959"/>
    <w:rsid w:val="00FE2DEA"/>
    <w:rsid w:val="00FF0F6E"/>
    <w:rsid w:val="00FF2B22"/>
    <w:rsid w:val="00FF3127"/>
    <w:rsid w:val="00FF3FF1"/>
    <w:rsid w:val="00FF4E18"/>
    <w:rsid w:val="00FF5B4C"/>
    <w:rsid w:val="00FF60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F4B96D7-35B8-4D61-8ABE-B859EB0492F5}"/>
  <w:writeProtection w:cryptProviderType="rsaAES" w:cryptAlgorithmClass="hash" w:cryptAlgorithmType="typeAny" w:cryptAlgorithmSid="14" w:cryptSpinCount="100000" w:hash="cWX+X1uLeR/17dUOqV7zscuSoZ8nfr0qVZP/FcXnXduzu8JWsU4dNfXjAxuYIDxVDQaTcT/gJKDgkiFPhD0N0A==" w:salt="lZdJxw9fcEylrKtzMqoR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90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iginc.co.jp/dx_initiatives" TargetMode="External"/><Relationship Id="rId13" Type="http://schemas.openxmlformats.org/officeDocument/2006/relationships/hyperlink" Target="https://giginc.co.jp/dx_initiativ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ginc.co.jp/dx_initiativ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ginc.co.jp/dx_initiatives"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giginc.co.jp/dx_initiatives" TargetMode="External"/><Relationship Id="rId4" Type="http://schemas.openxmlformats.org/officeDocument/2006/relationships/settings" Target="settings.xml"/><Relationship Id="rId9" Type="http://schemas.openxmlformats.org/officeDocument/2006/relationships/hyperlink" Target="https://giginc.co.jp/dx_initiatives"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1029</ap:Words>
  <ap:Characters>5869</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